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70F" w:rsidRPr="00C9070F" w:rsidRDefault="00C9070F" w:rsidP="00C9070F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C9070F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истории Франция Бурбонов и Орлеанов 8 класс</w:t>
      </w:r>
    </w:p>
    <w:p w:rsidR="00C9070F" w:rsidRPr="00C9070F" w:rsidRDefault="00C9070F" w:rsidP="00C9070F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C9070F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истории Франция Бурбонов и Орлеанов от революции 1830 г. к политическому кризису для учащихся 8 класса с ответами. Тест включает в себя 2 варианта, в каждом варианте по 8 заданий.</w:t>
      </w:r>
    </w:p>
    <w:p w:rsidR="00C9070F" w:rsidRPr="00C9070F" w:rsidRDefault="00C9070F" w:rsidP="00C9070F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C9070F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C9070F" w:rsidRPr="00C9070F" w:rsidRDefault="00C9070F" w:rsidP="00C9070F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C9070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 признакам продолжающейся во Франции промышленной революции </w:t>
        </w:r>
        <w:r w:rsidRPr="00C9070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не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относится</w:t>
        </w:r>
      </w:ins>
    </w:p>
    <w:p w:rsidR="00C9070F" w:rsidRPr="00C9070F" w:rsidRDefault="00C9070F" w:rsidP="00C9070F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активное развитие мелкой домашней промышленности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удвоение объемов выплавки чугуна и добычи каменного угля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рост количества паровых машин, используемых в про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мышленности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увеличение количества наемных работников</w:t>
        </w:r>
      </w:ins>
    </w:p>
    <w:p w:rsidR="00C9070F" w:rsidRPr="00C9070F" w:rsidRDefault="00C9070F" w:rsidP="00C9070F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C9070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Развитие капитализма в сельском хозяйстве Франции в первой половине XIX в. характеризуется</w:t>
        </w:r>
      </w:ins>
    </w:p>
    <w:p w:rsidR="00C9070F" w:rsidRPr="00C9070F" w:rsidRDefault="00C9070F" w:rsidP="00C9070F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быстрыми темпами внедрения новой техники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обезземеливанием крестьян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широким распространением наемного труда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предпочтительным использованием мужского наемного труда</w:t>
        </w:r>
      </w:ins>
    </w:p>
    <w:p w:rsidR="00C9070F" w:rsidRPr="00C9070F" w:rsidRDefault="00C9070F" w:rsidP="00C9070F">
      <w:pPr>
        <w:shd w:val="clear" w:color="auto" w:fill="FFFFFF"/>
        <w:spacing w:after="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C9070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После разгрома армии Наполеона власть во Франции пе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решла к</w:t>
        </w:r>
      </w:ins>
    </w:p>
    <w:p w:rsidR="00C9070F" w:rsidRPr="00C9070F" w:rsidRDefault="00C9070F" w:rsidP="00C9070F">
      <w:pPr>
        <w:shd w:val="clear" w:color="auto" w:fill="FFFFFF"/>
        <w:spacing w:after="39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Луи Филиппу Орлеанскому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Людовику XVI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Людовику XVIII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Наполеону III</w:t>
        </w:r>
      </w:ins>
    </w:p>
    <w:p w:rsidR="00C9070F" w:rsidRPr="00C9070F" w:rsidRDefault="00C9070F" w:rsidP="00C9070F">
      <w:pPr>
        <w:shd w:val="clear" w:color="auto" w:fill="FFFFFF"/>
        <w:spacing w:after="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C9070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соответствии с новой Конституцией Франции — Хартией 1814 г. — страна была объявлена</w:t>
        </w:r>
      </w:ins>
    </w:p>
    <w:p w:rsidR="00C9070F" w:rsidRPr="00C9070F" w:rsidRDefault="00C9070F" w:rsidP="00C9070F">
      <w:pPr>
        <w:shd w:val="clear" w:color="auto" w:fill="FFFFFF"/>
        <w:spacing w:after="39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абсолютной монархией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ограниченной монархией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парламентской республикой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президентской республикой</w:t>
        </w:r>
      </w:ins>
    </w:p>
    <w:p w:rsidR="00C9070F" w:rsidRPr="00C9070F" w:rsidRDefault="00C9070F" w:rsidP="00C9070F">
      <w:pPr>
        <w:shd w:val="clear" w:color="auto" w:fill="FFFFFF"/>
        <w:spacing w:after="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C9070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Что из перечисленного </w:t>
        </w:r>
        <w:r w:rsidRPr="00C9070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не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относится к политике Карла Х?</w:t>
        </w:r>
      </w:ins>
    </w:p>
    <w:p w:rsidR="00C9070F" w:rsidRPr="00C9070F" w:rsidRDefault="00C9070F" w:rsidP="00C9070F">
      <w:pPr>
        <w:shd w:val="clear" w:color="auto" w:fill="FFFFFF"/>
        <w:spacing w:after="39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закон о парламентском контроле над государственным бюджетом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роспуск Национальной гвардии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3) компенсация бывшим эмигрантам за потерю имущества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увольнение наполеоновских генералов</w:t>
        </w:r>
      </w:ins>
    </w:p>
    <w:p w:rsidR="00C9070F" w:rsidRPr="00C9070F" w:rsidRDefault="00C9070F" w:rsidP="00C9070F">
      <w:pPr>
        <w:shd w:val="clear" w:color="auto" w:fill="FFFFFF"/>
        <w:spacing w:after="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C9070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Лидером Временного правительства в 1830 г. стал</w:t>
        </w:r>
      </w:ins>
    </w:p>
    <w:p w:rsidR="00C9070F" w:rsidRPr="00C9070F" w:rsidRDefault="00C9070F" w:rsidP="00C9070F">
      <w:pPr>
        <w:shd w:val="clear" w:color="auto" w:fill="FFFFFF"/>
        <w:spacing w:after="39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герцог Ришелье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банкир Лаффит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Луи Филипп Орлеанский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герцог д’Артуа</w:t>
        </w:r>
      </w:ins>
    </w:p>
    <w:p w:rsidR="00C9070F" w:rsidRPr="00C9070F" w:rsidRDefault="00C9070F" w:rsidP="00C9070F">
      <w:pPr>
        <w:shd w:val="clear" w:color="auto" w:fill="FFFFFF"/>
        <w:spacing w:after="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C9070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соответствии с поправками в Конституции 1830 г.</w:t>
        </w:r>
      </w:ins>
    </w:p>
    <w:p w:rsidR="00C9070F" w:rsidRPr="00C9070F" w:rsidRDefault="00C9070F" w:rsidP="00C9070F">
      <w:pPr>
        <w:shd w:val="clear" w:color="auto" w:fill="FFFFFF"/>
        <w:spacing w:after="39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9" w:author="Unknown"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сокращен избирательный имущественный ценз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заметно вырос имущественный избирательный ценз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создана королевская гвардия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введено всеобщее избирательное право</w:t>
        </w:r>
      </w:ins>
    </w:p>
    <w:p w:rsidR="00C9070F" w:rsidRPr="00C9070F" w:rsidRDefault="00C9070F" w:rsidP="00C9070F">
      <w:pPr>
        <w:shd w:val="clear" w:color="auto" w:fill="FFFFFF"/>
        <w:spacing w:after="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C9070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именем политического деятеля и фактом его биографии.</w:t>
        </w:r>
      </w:ins>
    </w:p>
    <w:p w:rsidR="00C9070F" w:rsidRPr="00C9070F" w:rsidRDefault="00C9070F" w:rsidP="00C9070F">
      <w:pPr>
        <w:shd w:val="clear" w:color="auto" w:fill="FFFFFF"/>
        <w:spacing w:after="390" w:line="315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33" w:author="Unknown">
        <w:r w:rsidRPr="00C9070F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Политические деятели</w:t>
        </w:r>
      </w:ins>
    </w:p>
    <w:p w:rsidR="00C9070F" w:rsidRPr="00C9070F" w:rsidRDefault="00C9070F" w:rsidP="00C9070F">
      <w:pPr>
        <w:shd w:val="clear" w:color="auto" w:fill="FFFFFF"/>
        <w:spacing w:after="39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5" w:author="Unknown"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герцог Ришелье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Огюст Бланки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Луи Филипп Орлеанский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герцог д’Артуа</w:t>
        </w:r>
      </w:ins>
    </w:p>
    <w:p w:rsidR="00C9070F" w:rsidRPr="00C9070F" w:rsidRDefault="00C9070F" w:rsidP="00C9070F">
      <w:pPr>
        <w:shd w:val="clear" w:color="auto" w:fill="FFFFFF"/>
        <w:spacing w:after="390" w:line="315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37" w:author="Unknown">
        <w:r w:rsidRPr="00C9070F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Факты биографии</w:t>
        </w:r>
      </w:ins>
    </w:p>
    <w:p w:rsidR="00C9070F" w:rsidRPr="00C9070F" w:rsidRDefault="00C9070F" w:rsidP="00C9070F">
      <w:pPr>
        <w:shd w:val="clear" w:color="auto" w:fill="FFFFFF"/>
        <w:spacing w:after="390" w:line="300" w:lineRule="atLeast"/>
        <w:textAlignment w:val="baseline"/>
        <w:rPr>
          <w:ins w:id="3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9" w:author="Unknown"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вошел в историю под именем Карла Х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известен как король-буржуа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организатор Общества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генерал-губернатор Новороссии</w:t>
        </w:r>
      </w:ins>
    </w:p>
    <w:p w:rsidR="00C9070F" w:rsidRPr="00C9070F" w:rsidRDefault="00C9070F" w:rsidP="00C9070F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4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41" w:author="Unknown">
        <w:r w:rsidRPr="00C9070F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C9070F" w:rsidRPr="00C9070F" w:rsidRDefault="00C9070F" w:rsidP="00C9070F">
      <w:pPr>
        <w:shd w:val="clear" w:color="auto" w:fill="FFFFFF"/>
        <w:spacing w:after="0" w:line="300" w:lineRule="atLeast"/>
        <w:textAlignment w:val="baseline"/>
        <w:rPr>
          <w:ins w:id="4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3" w:author="Unknown">
        <w:r w:rsidRPr="00C9070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 признакам продолжающейся промышленной революции во Франции </w:t>
        </w:r>
        <w:r w:rsidRPr="00C9070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не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относится</w:t>
        </w:r>
      </w:ins>
    </w:p>
    <w:p w:rsidR="00C9070F" w:rsidRPr="00C9070F" w:rsidRDefault="00C9070F" w:rsidP="00C9070F">
      <w:pPr>
        <w:shd w:val="clear" w:color="auto" w:fill="FFFFFF"/>
        <w:spacing w:after="390" w:line="300" w:lineRule="atLeast"/>
        <w:textAlignment w:val="baseline"/>
        <w:rPr>
          <w:ins w:id="4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5" w:author="Unknown"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преобладание мелких ремесленных мастерских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преобладание фабрик над мануфактурами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активная добыча каменного угля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рост магазинов готового платья</w:t>
        </w:r>
      </w:ins>
    </w:p>
    <w:p w:rsidR="00C9070F" w:rsidRPr="00C9070F" w:rsidRDefault="00C9070F" w:rsidP="00C9070F">
      <w:pPr>
        <w:shd w:val="clear" w:color="auto" w:fill="FFFFFF"/>
        <w:spacing w:after="0" w:line="300" w:lineRule="atLeast"/>
        <w:textAlignment w:val="baseline"/>
        <w:rPr>
          <w:ins w:id="4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7" w:author="Unknown">
        <w:r w:rsidRPr="00C9070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2.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Развитие капитализма в сельском хозяйстве Франции в первой половине XIX в. характеризуется</w:t>
        </w:r>
      </w:ins>
    </w:p>
    <w:p w:rsidR="00C9070F" w:rsidRPr="00C9070F" w:rsidRDefault="00C9070F" w:rsidP="00C9070F">
      <w:pPr>
        <w:shd w:val="clear" w:color="auto" w:fill="FFFFFF"/>
        <w:spacing w:after="390" w:line="300" w:lineRule="atLeast"/>
        <w:textAlignment w:val="baseline"/>
        <w:rPr>
          <w:ins w:id="4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9" w:author="Unknown"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внедрением достижений науки в сельскохозяйственный оборот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массовым внедрением передовых технологий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использованием в основном детского и женского труда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преобладанием зерновых культур</w:t>
        </w:r>
      </w:ins>
    </w:p>
    <w:p w:rsidR="00C9070F" w:rsidRPr="00C9070F" w:rsidRDefault="00C9070F" w:rsidP="00C9070F">
      <w:pPr>
        <w:shd w:val="clear" w:color="auto" w:fill="FFFFFF"/>
        <w:spacing w:after="0" w:line="300" w:lineRule="atLeast"/>
        <w:textAlignment w:val="baseline"/>
        <w:rPr>
          <w:ins w:id="5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1" w:author="Unknown">
        <w:r w:rsidRPr="00C9070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Решения Венского конгресса обязали Людовика XVIII</w:t>
        </w:r>
      </w:ins>
    </w:p>
    <w:p w:rsidR="00C9070F" w:rsidRPr="00C9070F" w:rsidRDefault="00C9070F" w:rsidP="00C9070F">
      <w:pPr>
        <w:shd w:val="clear" w:color="auto" w:fill="FFFFFF"/>
        <w:spacing w:after="390" w:line="300" w:lineRule="atLeast"/>
        <w:textAlignment w:val="baseline"/>
        <w:rPr>
          <w:ins w:id="5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3" w:author="Unknown"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восстановить дореволюционные порядки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ввести конституцию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применить политическую амнистию к сторонникам Напо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леона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признавать права только аристократов</w:t>
        </w:r>
      </w:ins>
    </w:p>
    <w:p w:rsidR="00C9070F" w:rsidRPr="00C9070F" w:rsidRDefault="00C9070F" w:rsidP="00C9070F">
      <w:pPr>
        <w:shd w:val="clear" w:color="auto" w:fill="FFFFFF"/>
        <w:spacing w:after="0" w:line="300" w:lineRule="atLeast"/>
        <w:textAlignment w:val="baseline"/>
        <w:rPr>
          <w:ins w:id="5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5" w:author="Unknown">
        <w:r w:rsidRPr="00C9070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Избирательные права по Хартии 1814 г. </w:t>
        </w:r>
        <w:r w:rsidRPr="00C9070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не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были ограни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чены цензом</w:t>
        </w:r>
      </w:ins>
    </w:p>
    <w:p w:rsidR="00C9070F" w:rsidRPr="00C9070F" w:rsidRDefault="00C9070F" w:rsidP="00C9070F">
      <w:pPr>
        <w:shd w:val="clear" w:color="auto" w:fill="FFFFFF"/>
        <w:spacing w:after="390" w:line="300" w:lineRule="atLeast"/>
        <w:textAlignment w:val="baseline"/>
        <w:rPr>
          <w:ins w:id="5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7" w:author="Unknown"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имущественным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возрастным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гендерным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оседлости</w:t>
        </w:r>
      </w:ins>
    </w:p>
    <w:p w:rsidR="00C9070F" w:rsidRPr="00C9070F" w:rsidRDefault="00C9070F" w:rsidP="00C9070F">
      <w:pPr>
        <w:shd w:val="clear" w:color="auto" w:fill="FFFFFF"/>
        <w:spacing w:after="0" w:line="300" w:lineRule="atLeast"/>
        <w:textAlignment w:val="baseline"/>
        <w:rPr>
          <w:ins w:id="5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9" w:author="Unknown">
        <w:r w:rsidRPr="00C9070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После Людовика XVIII власть перешла к</w:t>
        </w:r>
      </w:ins>
    </w:p>
    <w:p w:rsidR="00C9070F" w:rsidRPr="00C9070F" w:rsidRDefault="00C9070F" w:rsidP="00C9070F">
      <w:pPr>
        <w:shd w:val="clear" w:color="auto" w:fill="FFFFFF"/>
        <w:spacing w:after="390" w:line="300" w:lineRule="atLeast"/>
        <w:textAlignment w:val="baseline"/>
        <w:rPr>
          <w:ins w:id="6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1" w:author="Unknown"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Луи Филиппу Орлеанскому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Карлу Х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Людовику XIX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Наполеону III</w:t>
        </w:r>
      </w:ins>
    </w:p>
    <w:p w:rsidR="00C9070F" w:rsidRPr="00C9070F" w:rsidRDefault="00C9070F" w:rsidP="00C9070F">
      <w:pPr>
        <w:shd w:val="clear" w:color="auto" w:fill="FFFFFF"/>
        <w:spacing w:after="0" w:line="300" w:lineRule="atLeast"/>
        <w:textAlignment w:val="baseline"/>
        <w:rPr>
          <w:ins w:id="6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3" w:author="Unknown">
        <w:r w:rsidRPr="00C9070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Государственный переворот 1830 г. сводился к решению короля о(об)</w:t>
        </w:r>
      </w:ins>
    </w:p>
    <w:p w:rsidR="00C9070F" w:rsidRPr="00C9070F" w:rsidRDefault="00C9070F" w:rsidP="00C9070F">
      <w:pPr>
        <w:shd w:val="clear" w:color="auto" w:fill="FFFFFF"/>
        <w:spacing w:after="390" w:line="300" w:lineRule="atLeast"/>
        <w:textAlignment w:val="baseline"/>
        <w:rPr>
          <w:ins w:id="6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5" w:author="Unknown"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избрании палаты депутатов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введении свободы печати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отмене свободного издания газет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предоставлении избирательных прав всем работающим по найму</w:t>
        </w:r>
      </w:ins>
    </w:p>
    <w:p w:rsidR="00C9070F" w:rsidRPr="00C9070F" w:rsidRDefault="00C9070F" w:rsidP="00C9070F">
      <w:pPr>
        <w:shd w:val="clear" w:color="auto" w:fill="FFFFFF"/>
        <w:spacing w:after="0" w:line="300" w:lineRule="atLeast"/>
        <w:textAlignment w:val="baseline"/>
        <w:rPr>
          <w:ins w:id="6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7" w:author="Unknown">
        <w:r w:rsidRPr="00C9070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Восстание лионских ткачей произошло в</w:t>
        </w:r>
      </w:ins>
    </w:p>
    <w:p w:rsidR="00C9070F" w:rsidRPr="00C9070F" w:rsidRDefault="00C9070F" w:rsidP="00C9070F">
      <w:pPr>
        <w:shd w:val="clear" w:color="auto" w:fill="FFFFFF"/>
        <w:spacing w:after="390" w:line="300" w:lineRule="atLeast"/>
        <w:textAlignment w:val="baseline"/>
        <w:rPr>
          <w:ins w:id="6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9" w:author="Unknown"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1830 г.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1831 г.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1832 г.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1836 г.</w:t>
        </w:r>
      </w:ins>
    </w:p>
    <w:p w:rsidR="00C9070F" w:rsidRPr="00C9070F" w:rsidRDefault="00C9070F" w:rsidP="00C9070F">
      <w:pPr>
        <w:shd w:val="clear" w:color="auto" w:fill="FFFFFF"/>
        <w:spacing w:after="0" w:line="300" w:lineRule="atLeast"/>
        <w:textAlignment w:val="baseline"/>
        <w:rPr>
          <w:ins w:id="7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1" w:author="Unknown">
        <w:r w:rsidRPr="00C9070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именем государственного деятеля и фактом его биографии.</w:t>
        </w:r>
      </w:ins>
    </w:p>
    <w:p w:rsidR="00C9070F" w:rsidRPr="00C9070F" w:rsidRDefault="00C9070F" w:rsidP="00C9070F">
      <w:pPr>
        <w:shd w:val="clear" w:color="auto" w:fill="FFFFFF"/>
        <w:spacing w:after="390" w:line="315" w:lineRule="atLeast"/>
        <w:textAlignment w:val="baseline"/>
        <w:rPr>
          <w:ins w:id="72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73" w:author="Unknown">
        <w:r w:rsidRPr="00C9070F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Государственные деятели</w:t>
        </w:r>
      </w:ins>
    </w:p>
    <w:p w:rsidR="00C9070F" w:rsidRPr="00C9070F" w:rsidRDefault="00C9070F" w:rsidP="00C9070F">
      <w:pPr>
        <w:shd w:val="clear" w:color="auto" w:fill="FFFFFF"/>
        <w:spacing w:after="390" w:line="300" w:lineRule="atLeast"/>
        <w:textAlignment w:val="baseline"/>
        <w:rPr>
          <w:ins w:id="7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5" w:author="Unknown"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А) Людовик XVIII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генерал Лафайет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Луи Филипп Орлеанский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герцог д’Артуа</w:t>
        </w:r>
      </w:ins>
    </w:p>
    <w:p w:rsidR="00C9070F" w:rsidRPr="00C9070F" w:rsidRDefault="00C9070F" w:rsidP="00C9070F">
      <w:pPr>
        <w:shd w:val="clear" w:color="auto" w:fill="FFFFFF"/>
        <w:spacing w:after="390" w:line="315" w:lineRule="atLeast"/>
        <w:textAlignment w:val="baseline"/>
        <w:rPr>
          <w:ins w:id="76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77" w:author="Unknown">
        <w:r w:rsidRPr="00C9070F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Факты биографии</w:t>
        </w:r>
      </w:ins>
    </w:p>
    <w:p w:rsidR="00C9070F" w:rsidRPr="00C9070F" w:rsidRDefault="00C9070F" w:rsidP="00C9070F">
      <w:pPr>
        <w:shd w:val="clear" w:color="auto" w:fill="FFFFFF"/>
        <w:spacing w:after="390" w:line="300" w:lineRule="atLeast"/>
        <w:textAlignment w:val="baseline"/>
        <w:rPr>
          <w:ins w:id="7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9" w:author="Unknown"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король эмигрантов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создатель режима июльской монархии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вождь либералов, глава Временного правительства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король, даровавший Конститу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цию, — Хартию 1814 г.</w:t>
        </w:r>
      </w:ins>
    </w:p>
    <w:p w:rsidR="00C9070F" w:rsidRPr="00C9070F" w:rsidRDefault="00C9070F" w:rsidP="00C9070F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8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1" w:author="Unknown">
        <w:r w:rsidRPr="00C9070F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истории Франция Бурбонов и Орлеанов от революции 1830 г. к политическому кризису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C9070F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1-1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2-2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3-3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4-2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5-1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6-2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7-1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8-4321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C9070F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1-1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2-3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3-2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4-3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5-2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6-3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7-2</w:t>
        </w:r>
        <w:r w:rsidRPr="00C9070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8-4321</w:t>
        </w:r>
      </w:ins>
    </w:p>
    <w:p w:rsidR="005D0D9D" w:rsidRDefault="005D0D9D">
      <w:bookmarkStart w:id="82" w:name="_GoBack"/>
      <w:bookmarkEnd w:id="82"/>
    </w:p>
    <w:sectPr w:rsidR="005D0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4B6"/>
    <w:rsid w:val="000A24B6"/>
    <w:rsid w:val="005D0D9D"/>
    <w:rsid w:val="00C90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907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907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070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07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C907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907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9070F"/>
    <w:rPr>
      <w:b/>
      <w:bCs/>
    </w:rPr>
  </w:style>
  <w:style w:type="character" w:customStyle="1" w:styleId="apple-converted-space">
    <w:name w:val="apple-converted-space"/>
    <w:basedOn w:val="a0"/>
    <w:rsid w:val="00C9070F"/>
  </w:style>
  <w:style w:type="paragraph" w:customStyle="1" w:styleId="sertxt">
    <w:name w:val="sertxt"/>
    <w:basedOn w:val="a"/>
    <w:rsid w:val="00C907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907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907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070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07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C907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907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9070F"/>
    <w:rPr>
      <w:b/>
      <w:bCs/>
    </w:rPr>
  </w:style>
  <w:style w:type="character" w:customStyle="1" w:styleId="apple-converted-space">
    <w:name w:val="apple-converted-space"/>
    <w:basedOn w:val="a0"/>
    <w:rsid w:val="00C9070F"/>
  </w:style>
  <w:style w:type="paragraph" w:customStyle="1" w:styleId="sertxt">
    <w:name w:val="sertxt"/>
    <w:basedOn w:val="a"/>
    <w:rsid w:val="00C907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4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981169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55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585</Words>
  <Characters>3338</Characters>
  <Application>Microsoft Office Word</Application>
  <DocSecurity>0</DocSecurity>
  <Lines>27</Lines>
  <Paragraphs>7</Paragraphs>
  <ScaleCrop>false</ScaleCrop>
  <Company/>
  <LinksUpToDate>false</LinksUpToDate>
  <CharactersWithSpaces>3916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2019-01-29T08:57:00Z</dcterms:created>
  <dcterms:modified xsi:type="dcterms:W3CDTF">2019-01-29T08:57:00Z</dcterms:modified>
</cp:coreProperties>
</file>